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1C9" w:rsidRPr="00D601C9" w:rsidRDefault="00D601C9" w:rsidP="00D601C9">
      <w:pPr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>Załącznik 15</w:t>
      </w:r>
      <w:r w:rsidRPr="00D601C9">
        <w:rPr>
          <w:rFonts w:eastAsia="Calibri"/>
          <w:sz w:val="22"/>
        </w:rPr>
        <w:t>. jest zamieszczony na kolejnych stronach.</w:t>
      </w:r>
    </w:p>
    <w:p w:rsidR="00D601C9" w:rsidRPr="00D601C9" w:rsidRDefault="00D601C9" w:rsidP="00D601C9">
      <w:pPr>
        <w:jc w:val="both"/>
        <w:rPr>
          <w:rFonts w:eastAsia="Calibri"/>
          <w:sz w:val="22"/>
        </w:rPr>
      </w:pPr>
    </w:p>
    <w:p w:rsidR="00D601C9" w:rsidRPr="00D601C9" w:rsidRDefault="00D601C9" w:rsidP="00D601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eastAsia="Calibri"/>
          <w:sz w:val="22"/>
        </w:rPr>
      </w:pPr>
      <w:r w:rsidRPr="00D601C9">
        <w:rPr>
          <w:rFonts w:eastAsia="Calibri"/>
          <w:b/>
          <w:sz w:val="22"/>
        </w:rPr>
        <w:t>Uwaga!</w:t>
      </w:r>
      <w:r w:rsidRPr="00D601C9">
        <w:rPr>
          <w:rFonts w:eastAsia="Calibri"/>
          <w:sz w:val="22"/>
        </w:rPr>
        <w:t xml:space="preserve"> Okręgowe komisje egzaminacyjne mogą zastosować inny wzór wykazu </w:t>
      </w:r>
      <w:r>
        <w:rPr>
          <w:rFonts w:eastAsia="Calibri"/>
          <w:sz w:val="22"/>
        </w:rPr>
        <w:t>zdających</w:t>
      </w:r>
      <w:r w:rsidRPr="00D601C9">
        <w:rPr>
          <w:rFonts w:eastAsia="Calibri"/>
          <w:sz w:val="22"/>
        </w:rPr>
        <w:t xml:space="preserve"> w danej sali egzaminacyjnej pod warunkiem zawarcia w nim informacji określonych w niniejszym dokumencie.</w:t>
      </w:r>
    </w:p>
    <w:p w:rsidR="00D601C9" w:rsidRPr="00D601C9" w:rsidRDefault="00D601C9" w:rsidP="00D601C9">
      <w:pPr>
        <w:jc w:val="both"/>
        <w:rPr>
          <w:rFonts w:eastAsia="Calibri"/>
          <w:sz w:val="22"/>
        </w:rPr>
      </w:pPr>
    </w:p>
    <w:p w:rsidR="00D601C9" w:rsidRPr="00D601C9" w:rsidRDefault="00D601C9" w:rsidP="00D601C9">
      <w:pPr>
        <w:spacing w:after="200" w:line="276" w:lineRule="auto"/>
        <w:rPr>
          <w:rFonts w:eastAsia="Calibri"/>
          <w:sz w:val="22"/>
        </w:rPr>
        <w:sectPr w:rsidR="00D601C9" w:rsidRPr="00D601C9" w:rsidSect="00D601C9">
          <w:headerReference w:type="even" r:id="rId7"/>
          <w:headerReference w:type="default" r:id="rId8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 w:rsidRPr="00D601C9">
        <w:rPr>
          <w:rFonts w:eastAsia="Calibri"/>
          <w:sz w:val="22"/>
        </w:rPr>
        <w:br w:type="page"/>
      </w:r>
    </w:p>
    <w:tbl>
      <w:tblPr>
        <w:tblStyle w:val="Tabela-Siatka"/>
        <w:tblW w:w="5180" w:type="dxa"/>
        <w:tblInd w:w="88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D601C9" w:rsidRPr="00D601C9" w:rsidTr="00D601C9">
        <w:tc>
          <w:tcPr>
            <w:tcW w:w="3544" w:type="dxa"/>
          </w:tcPr>
          <w:p w:rsidR="00D601C9" w:rsidRPr="00D601C9" w:rsidRDefault="00D601C9" w:rsidP="00D601C9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D601C9">
              <w:rPr>
                <w:rFonts w:ascii="Times New Roman" w:eastAsia="Calibri" w:hAnsi="Times New Roman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:rsidR="00D601C9" w:rsidRPr="00D601C9" w:rsidRDefault="00D601C9" w:rsidP="00D601C9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D601C9">
              <w:rPr>
                <w:rFonts w:ascii="Times New Roman" w:eastAsia="Calibri" w:hAnsi="Times New Roman"/>
                <w:sz w:val="20"/>
              </w:rPr>
              <w:t>…………………</w:t>
            </w:r>
          </w:p>
        </w:tc>
      </w:tr>
      <w:tr w:rsidR="00D601C9" w:rsidRPr="00D601C9" w:rsidTr="00D601C9">
        <w:tc>
          <w:tcPr>
            <w:tcW w:w="3544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D601C9">
              <w:rPr>
                <w:rFonts w:ascii="Times New Roman" w:eastAsia="Calibri" w:hAnsi="Times New Roman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D601C9">
              <w:rPr>
                <w:rFonts w:ascii="Times New Roman" w:eastAsia="Calibri" w:hAnsi="Times New Roman"/>
                <w:i/>
                <w:sz w:val="16"/>
              </w:rPr>
              <w:t>data</w:t>
            </w:r>
          </w:p>
        </w:tc>
      </w:tr>
    </w:tbl>
    <w:p w:rsidR="00D601C9" w:rsidRPr="00D601C9" w:rsidRDefault="00D601C9" w:rsidP="00D601C9">
      <w:pPr>
        <w:jc w:val="right"/>
        <w:rPr>
          <w:rFonts w:eastAsia="Times New Roman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7"/>
        <w:gridCol w:w="1071"/>
        <w:gridCol w:w="392"/>
        <w:gridCol w:w="392"/>
        <w:gridCol w:w="391"/>
        <w:gridCol w:w="391"/>
        <w:gridCol w:w="391"/>
        <w:gridCol w:w="392"/>
        <w:gridCol w:w="402"/>
        <w:gridCol w:w="391"/>
        <w:gridCol w:w="391"/>
        <w:gridCol w:w="391"/>
        <w:gridCol w:w="391"/>
        <w:gridCol w:w="434"/>
        <w:gridCol w:w="1111"/>
        <w:gridCol w:w="3249"/>
      </w:tblGrid>
      <w:tr w:rsidR="00D601C9" w:rsidRPr="00D601C9" w:rsidTr="00CF781C">
        <w:tc>
          <w:tcPr>
            <w:tcW w:w="3816" w:type="dxa"/>
            <w:vAlign w:val="bottom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32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</w:tr>
      <w:tr w:rsidR="00D601C9" w:rsidRPr="00D601C9" w:rsidTr="00CF781C">
        <w:tc>
          <w:tcPr>
            <w:tcW w:w="3816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</w:p>
        </w:tc>
        <w:tc>
          <w:tcPr>
            <w:tcW w:w="4895" w:type="dxa"/>
            <w:gridSpan w:val="12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i/>
                <w:sz w:val="16"/>
                <w:lang w:eastAsia="pl-PL"/>
              </w:rPr>
              <w:t>identyfikator szkoły</w:t>
            </w:r>
          </w:p>
        </w:tc>
        <w:tc>
          <w:tcPr>
            <w:tcW w:w="1178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i/>
                <w:sz w:val="16"/>
                <w:lang w:eastAsia="pl-PL"/>
              </w:rPr>
              <w:t>numer sali egzaminacyjnej</w:t>
            </w:r>
          </w:p>
        </w:tc>
      </w:tr>
    </w:tbl>
    <w:p w:rsidR="00D601C9" w:rsidRPr="00D601C9" w:rsidRDefault="00D601C9" w:rsidP="00D601C9">
      <w:pPr>
        <w:jc w:val="both"/>
        <w:rPr>
          <w:rFonts w:eastAsia="Times New Roman"/>
          <w:lang w:eastAsia="pl-PL"/>
        </w:rPr>
      </w:pPr>
    </w:p>
    <w:p w:rsidR="00D601C9" w:rsidRPr="00D601C9" w:rsidRDefault="00D601C9" w:rsidP="00D601C9">
      <w:pPr>
        <w:shd w:val="clear" w:color="auto" w:fill="D9D9D9"/>
        <w:jc w:val="center"/>
        <w:rPr>
          <w:rFonts w:eastAsia="Times New Roman"/>
          <w:b/>
          <w:smallCaps/>
          <w:sz w:val="22"/>
          <w:szCs w:val="22"/>
          <w:lang w:eastAsia="pl-PL"/>
        </w:rPr>
      </w:pPr>
      <w:r w:rsidRPr="00D601C9">
        <w:rPr>
          <w:rFonts w:eastAsia="Times New Roman"/>
          <w:b/>
          <w:smallCaps/>
          <w:sz w:val="22"/>
          <w:szCs w:val="22"/>
          <w:lang w:eastAsia="pl-PL"/>
        </w:rPr>
        <w:t xml:space="preserve">Wykaz </w:t>
      </w:r>
      <w:r>
        <w:rPr>
          <w:rFonts w:eastAsia="Times New Roman"/>
          <w:b/>
          <w:smallCaps/>
          <w:sz w:val="22"/>
          <w:szCs w:val="22"/>
          <w:lang w:eastAsia="pl-PL"/>
        </w:rPr>
        <w:t>zdających</w:t>
      </w:r>
      <w:r w:rsidRPr="00D601C9">
        <w:rPr>
          <w:rFonts w:eastAsia="Times New Roman"/>
          <w:b/>
          <w:smallCaps/>
          <w:sz w:val="22"/>
          <w:szCs w:val="22"/>
          <w:lang w:eastAsia="pl-PL"/>
        </w:rPr>
        <w:t xml:space="preserve"> w sali egzaminacyjnej</w:t>
      </w:r>
    </w:p>
    <w:p w:rsidR="00D601C9" w:rsidRPr="00D601C9" w:rsidRDefault="00D601C9" w:rsidP="00D601C9">
      <w:pPr>
        <w:rPr>
          <w:rFonts w:eastAsia="Times New Roman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1560"/>
        <w:gridCol w:w="568"/>
        <w:gridCol w:w="1558"/>
        <w:gridCol w:w="567"/>
      </w:tblGrid>
      <w:tr w:rsidR="00351E3A" w:rsidRPr="00D601C9" w:rsidTr="00351E3A">
        <w:tc>
          <w:tcPr>
            <w:tcW w:w="2263" w:type="dxa"/>
            <w:tcBorders>
              <w:right w:val="single" w:sz="4" w:space="0" w:color="auto"/>
            </w:tcBorders>
            <w:shd w:val="clear" w:color="auto" w:fill="D5D5FF"/>
          </w:tcPr>
          <w:p w:rsidR="00351E3A" w:rsidRPr="00D601C9" w:rsidRDefault="00351E3A" w:rsidP="00351E3A">
            <w:pPr>
              <w:spacing w:before="120" w:after="120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b/>
                <w:sz w:val="20"/>
                <w:lang w:eastAsia="pl-PL"/>
              </w:rPr>
              <w:t>Egzamin</w:t>
            </w: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 xml:space="preserve"> maturalny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5FF"/>
            <w:vAlign w:val="center"/>
          </w:tcPr>
          <w:p w:rsidR="00351E3A" w:rsidRPr="00351E3A" w:rsidRDefault="00351E3A" w:rsidP="00351E3A">
            <w:pPr>
              <w:spacing w:before="120" w:after="120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51E3A">
              <w:rPr>
                <w:rFonts w:ascii="Times New Roman" w:eastAsia="Times New Roman" w:hAnsi="Times New Roman"/>
                <w:sz w:val="16"/>
                <w:lang w:eastAsia="pl-PL"/>
              </w:rPr>
              <w:t>w „nowej” formule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E3A" w:rsidRPr="00D601C9" w:rsidRDefault="00351E3A" w:rsidP="00351E3A">
            <w:pPr>
              <w:spacing w:before="120" w:after="120"/>
              <w:jc w:val="center"/>
              <w:rPr>
                <w:rFonts w:eastAsia="Times New Roman"/>
                <w:sz w:val="20"/>
                <w:lang w:eastAsia="pl-PL"/>
              </w:rPr>
            </w:pPr>
            <w:r w:rsidRPr="00351E3A">
              <w:rPr>
                <w:rFonts w:eastAsia="Times New Roman"/>
                <w:sz w:val="24"/>
                <w:lang w:eastAsia="pl-PL"/>
              </w:rPr>
              <w:sym w:font="Webdings" w:char="F063"/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5FF"/>
            <w:vAlign w:val="center"/>
          </w:tcPr>
          <w:p w:rsidR="00351E3A" w:rsidRPr="00351E3A" w:rsidRDefault="002866F6" w:rsidP="00351E3A">
            <w:pPr>
              <w:spacing w:before="120" w:after="120"/>
              <w:rPr>
                <w:rFonts w:ascii="Times New Roman" w:eastAsia="Times New Roman" w:hAnsi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w „</w:t>
            </w:r>
            <w:r w:rsidR="002F750E">
              <w:rPr>
                <w:rFonts w:ascii="Times New Roman" w:eastAsia="Times New Roman" w:hAnsi="Times New Roman"/>
                <w:sz w:val="16"/>
                <w:lang w:eastAsia="pl-PL"/>
              </w:rPr>
              <w:t>starej</w:t>
            </w:r>
            <w:r w:rsidR="00351E3A" w:rsidRPr="00351E3A">
              <w:rPr>
                <w:rFonts w:ascii="Times New Roman" w:eastAsia="Times New Roman" w:hAnsi="Times New Roman"/>
                <w:sz w:val="16"/>
                <w:lang w:eastAsia="pl-PL"/>
              </w:rPr>
              <w:t>” formule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E3A" w:rsidRPr="00D601C9" w:rsidRDefault="00351E3A" w:rsidP="00351E3A">
            <w:pPr>
              <w:spacing w:before="120" w:after="120"/>
              <w:jc w:val="center"/>
              <w:rPr>
                <w:rFonts w:eastAsia="Times New Roman"/>
                <w:sz w:val="20"/>
                <w:lang w:eastAsia="pl-PL"/>
              </w:rPr>
            </w:pPr>
            <w:r w:rsidRPr="00351E3A">
              <w:rPr>
                <w:rFonts w:eastAsia="Times New Roman"/>
                <w:sz w:val="24"/>
                <w:lang w:eastAsia="pl-PL"/>
              </w:rPr>
              <w:sym w:font="Webdings" w:char="F063"/>
            </w:r>
          </w:p>
        </w:tc>
      </w:tr>
      <w:tr w:rsidR="00351E3A" w:rsidRPr="00D601C9" w:rsidTr="00351E3A">
        <w:tc>
          <w:tcPr>
            <w:tcW w:w="2263" w:type="dxa"/>
            <w:shd w:val="clear" w:color="auto" w:fill="D5D5FF"/>
          </w:tcPr>
          <w:p w:rsidR="00351E3A" w:rsidRPr="00D601C9" w:rsidRDefault="00351E3A" w:rsidP="00351E3A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>Przedmiot / poziom</w:t>
            </w:r>
          </w:p>
        </w:tc>
        <w:tc>
          <w:tcPr>
            <w:tcW w:w="4253" w:type="dxa"/>
            <w:gridSpan w:val="4"/>
          </w:tcPr>
          <w:p w:rsidR="00351E3A" w:rsidRPr="00D601C9" w:rsidRDefault="00351E3A" w:rsidP="00351E3A">
            <w:pPr>
              <w:spacing w:before="120" w:after="120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</w:tbl>
    <w:p w:rsidR="00381A32" w:rsidRPr="00D601C9" w:rsidRDefault="00381A32" w:rsidP="00D601C9">
      <w:pPr>
        <w:rPr>
          <w:rFonts w:eastAsia="Times New Roman"/>
          <w:sz w:val="20"/>
          <w:szCs w:val="22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4"/>
        <w:gridCol w:w="12"/>
        <w:gridCol w:w="21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1454"/>
        <w:gridCol w:w="1455"/>
        <w:gridCol w:w="1236"/>
        <w:gridCol w:w="796"/>
        <w:gridCol w:w="1142"/>
        <w:gridCol w:w="916"/>
        <w:gridCol w:w="646"/>
        <w:gridCol w:w="646"/>
        <w:gridCol w:w="756"/>
        <w:gridCol w:w="1031"/>
        <w:gridCol w:w="1008"/>
      </w:tblGrid>
      <w:tr w:rsidR="007E0C66" w:rsidRPr="00D601C9" w:rsidTr="007E0C66">
        <w:tc>
          <w:tcPr>
            <w:tcW w:w="170" w:type="pct"/>
            <w:vMerge w:val="restar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Lp.</w:t>
            </w:r>
          </w:p>
        </w:tc>
        <w:tc>
          <w:tcPr>
            <w:tcW w:w="869" w:type="pct"/>
            <w:gridSpan w:val="12"/>
            <w:vMerge w:val="restar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lang w:eastAsia="pl-PL"/>
              </w:rPr>
              <w:t>PESEL zdającego</w:t>
            </w:r>
          </w:p>
        </w:tc>
        <w:tc>
          <w:tcPr>
            <w:tcW w:w="526" w:type="pct"/>
            <w:vMerge w:val="restart"/>
            <w:vAlign w:val="center"/>
          </w:tcPr>
          <w:p w:rsidR="007E0C66" w:rsidRPr="00D601C9" w:rsidRDefault="007E0C66" w:rsidP="00381A32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lang w:eastAsia="pl-PL"/>
              </w:rPr>
              <w:t>Nazwisko zdającego</w:t>
            </w:r>
          </w:p>
        </w:tc>
        <w:tc>
          <w:tcPr>
            <w:tcW w:w="524" w:type="pct"/>
            <w:vMerge w:val="restart"/>
            <w:tcBorders>
              <w:righ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lang w:eastAsia="pl-PL"/>
              </w:rPr>
              <w:t>Imię zdającego</w:t>
            </w:r>
          </w:p>
        </w:tc>
        <w:tc>
          <w:tcPr>
            <w:tcW w:w="435" w:type="pct"/>
            <w:vMerge w:val="restart"/>
            <w:tcBorders>
              <w:left w:val="single" w:sz="4" w:space="0" w:color="006600"/>
            </w:tcBorders>
            <w:vAlign w:val="center"/>
          </w:tcPr>
          <w:p w:rsidR="007E0C66" w:rsidRPr="00D601C9" w:rsidRDefault="007E0C66" w:rsidP="00AB2F2C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lang w:eastAsia="pl-PL"/>
              </w:rPr>
              <w:t>Dostosowanie warunków lub formy</w:t>
            </w:r>
          </w:p>
        </w:tc>
        <w:tc>
          <w:tcPr>
            <w:tcW w:w="280" w:type="pct"/>
            <w:vMerge w:val="restar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Laureat / finalista </w:t>
            </w:r>
          </w:p>
        </w:tc>
        <w:tc>
          <w:tcPr>
            <w:tcW w:w="412" w:type="pct"/>
            <w:vMerge w:val="restar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Obecność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/ Numer stolika</w:t>
            </w:r>
          </w:p>
        </w:tc>
        <w:tc>
          <w:tcPr>
            <w:tcW w:w="322" w:type="pct"/>
            <w:vMerge w:val="restart"/>
            <w:tcBorders>
              <w:righ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Wymiana arkusza</w:t>
            </w:r>
          </w:p>
        </w:tc>
        <w:tc>
          <w:tcPr>
            <w:tcW w:w="732" w:type="pct"/>
            <w:gridSpan w:val="3"/>
            <w:tcBorders>
              <w:lef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Unieważnienie</w:t>
            </w:r>
          </w:p>
        </w:tc>
        <w:tc>
          <w:tcPr>
            <w:tcW w:w="366" w:type="pct"/>
            <w:vMerge w:val="restar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Przerwanie pracy z arkuszem</w:t>
            </w:r>
          </w:p>
        </w:tc>
        <w:tc>
          <w:tcPr>
            <w:tcW w:w="364" w:type="pct"/>
            <w:vMerge w:val="restart"/>
            <w:vAlign w:val="center"/>
          </w:tcPr>
          <w:p w:rsidR="007E0C66" w:rsidRPr="00D601C9" w:rsidRDefault="007E0C66" w:rsidP="009A46A5">
            <w:pPr>
              <w:jc w:val="center"/>
              <w:rPr>
                <w:rFonts w:eastAsia="Times New Roman"/>
                <w:sz w:val="18"/>
                <w:lang w:eastAsia="pl-PL"/>
              </w:rPr>
            </w:pPr>
            <w:r w:rsidRPr="009A46A5">
              <w:rPr>
                <w:rFonts w:ascii="Times New Roman" w:eastAsia="Times New Roman" w:hAnsi="Times New Roman"/>
                <w:sz w:val="18"/>
                <w:lang w:eastAsia="pl-PL"/>
              </w:rPr>
              <w:t>Podpis</w:t>
            </w:r>
            <w:r>
              <w:rPr>
                <w:rFonts w:ascii="Times New Roman" w:eastAsia="Times New Roman" w:hAnsi="Times New Roman"/>
                <w:sz w:val="18"/>
                <w:lang w:eastAsia="pl-PL"/>
              </w:rPr>
              <w:t xml:space="preserve"> zdającego</w:t>
            </w:r>
          </w:p>
        </w:tc>
      </w:tr>
      <w:tr w:rsidR="007E0C66" w:rsidRPr="00D601C9" w:rsidTr="007E0C66">
        <w:tc>
          <w:tcPr>
            <w:tcW w:w="170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869" w:type="pct"/>
            <w:gridSpan w:val="12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526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524" w:type="pct"/>
            <w:vMerge/>
            <w:tcBorders>
              <w:righ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435" w:type="pct"/>
            <w:vMerge/>
            <w:tcBorders>
              <w:lef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280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412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322" w:type="pct"/>
            <w:vMerge/>
            <w:tcBorders>
              <w:righ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1</w:t>
            </w:r>
          </w:p>
        </w:tc>
        <w:tc>
          <w:tcPr>
            <w:tcW w:w="229" w:type="pc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2</w:t>
            </w:r>
          </w:p>
        </w:tc>
        <w:tc>
          <w:tcPr>
            <w:tcW w:w="274" w:type="pct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3</w:t>
            </w:r>
          </w:p>
        </w:tc>
        <w:tc>
          <w:tcPr>
            <w:tcW w:w="366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364" w:type="pct"/>
            <w:vMerge/>
          </w:tcPr>
          <w:p w:rsidR="007E0C66" w:rsidRPr="00D601C9" w:rsidRDefault="007E0C66" w:rsidP="00D601C9">
            <w:pPr>
              <w:jc w:val="center"/>
              <w:rPr>
                <w:rFonts w:eastAsia="Times New Roman"/>
                <w:sz w:val="18"/>
                <w:lang w:eastAsia="pl-PL"/>
              </w:rPr>
            </w:pPr>
          </w:p>
        </w:tc>
      </w:tr>
      <w:tr w:rsidR="007E0C66" w:rsidRPr="00D601C9" w:rsidTr="007E0C66">
        <w:tc>
          <w:tcPr>
            <w:tcW w:w="170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869" w:type="pct"/>
            <w:gridSpan w:val="12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526" w:type="pct"/>
            <w:vMerge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524" w:type="pct"/>
            <w:vMerge/>
            <w:tcBorders>
              <w:right w:val="single" w:sz="4" w:space="0" w:color="006600"/>
            </w:tcBorders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shd w:val="clear" w:color="auto" w:fill="B9FFB9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(oznaczenie literowe)</w:t>
            </w:r>
          </w:p>
        </w:tc>
        <w:tc>
          <w:tcPr>
            <w:tcW w:w="280" w:type="pct"/>
            <w:shd w:val="clear" w:color="auto" w:fill="B9FFB9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T – tak</w:t>
            </w:r>
          </w:p>
        </w:tc>
        <w:tc>
          <w:tcPr>
            <w:tcW w:w="412" w:type="pct"/>
            <w:shd w:val="clear" w:color="auto" w:fill="B9FFB9"/>
            <w:vAlign w:val="center"/>
          </w:tcPr>
          <w:p w:rsidR="007E0C66" w:rsidRPr="00D601C9" w:rsidRDefault="007E0C66" w:rsidP="00AB2F2C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lang w:eastAsia="pl-PL"/>
              </w:rPr>
              <w:t>N – nie</w:t>
            </w:r>
          </w:p>
        </w:tc>
        <w:tc>
          <w:tcPr>
            <w:tcW w:w="322" w:type="pct"/>
            <w:tcBorders>
              <w:right w:val="single" w:sz="4" w:space="0" w:color="006600"/>
            </w:tcBorders>
            <w:shd w:val="clear" w:color="auto" w:fill="B9FFB9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T – tak</w:t>
            </w:r>
          </w:p>
        </w:tc>
        <w:tc>
          <w:tcPr>
            <w:tcW w:w="732" w:type="pct"/>
            <w:gridSpan w:val="3"/>
            <w:tcBorders>
              <w:left w:val="single" w:sz="4" w:space="0" w:color="006600"/>
            </w:tcBorders>
            <w:shd w:val="clear" w:color="auto" w:fill="B9FFB9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T – tak (w odpowiedniej kolumnie)</w:t>
            </w:r>
          </w:p>
        </w:tc>
        <w:tc>
          <w:tcPr>
            <w:tcW w:w="366" w:type="pct"/>
            <w:shd w:val="clear" w:color="auto" w:fill="B9FFB9"/>
            <w:vAlign w:val="center"/>
          </w:tcPr>
          <w:p w:rsidR="007E0C66" w:rsidRPr="00D601C9" w:rsidRDefault="007E0C66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T – tak</w:t>
            </w:r>
          </w:p>
        </w:tc>
        <w:tc>
          <w:tcPr>
            <w:tcW w:w="364" w:type="pct"/>
            <w:vMerge/>
            <w:shd w:val="clear" w:color="auto" w:fill="B9FFB9"/>
          </w:tcPr>
          <w:p w:rsidR="007E0C66" w:rsidRPr="00D601C9" w:rsidRDefault="007E0C66" w:rsidP="00D601C9">
            <w:pPr>
              <w:jc w:val="center"/>
              <w:rPr>
                <w:rFonts w:eastAsia="Times New Roman"/>
                <w:sz w:val="18"/>
                <w:lang w:eastAsia="pl-PL"/>
              </w:rPr>
            </w:pPr>
          </w:p>
        </w:tc>
      </w:tr>
      <w:tr w:rsidR="009A46A5" w:rsidRPr="00D601C9" w:rsidTr="007E0C66">
        <w:tc>
          <w:tcPr>
            <w:tcW w:w="174" w:type="pct"/>
            <w:gridSpan w:val="2"/>
            <w:shd w:val="clear" w:color="auto" w:fill="D9D9D9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A</w:t>
            </w:r>
          </w:p>
        </w:tc>
        <w:tc>
          <w:tcPr>
            <w:tcW w:w="865" w:type="pct"/>
            <w:gridSpan w:val="11"/>
            <w:shd w:val="clear" w:color="auto" w:fill="D9D9D9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B</w:t>
            </w:r>
          </w:p>
        </w:tc>
        <w:tc>
          <w:tcPr>
            <w:tcW w:w="526" w:type="pct"/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C</w:t>
            </w:r>
          </w:p>
        </w:tc>
        <w:tc>
          <w:tcPr>
            <w:tcW w:w="524" w:type="pct"/>
            <w:tcBorders>
              <w:right w:val="single" w:sz="4" w:space="0" w:color="006600"/>
            </w:tcBorders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D</w:t>
            </w:r>
          </w:p>
        </w:tc>
        <w:tc>
          <w:tcPr>
            <w:tcW w:w="435" w:type="pct"/>
            <w:tcBorders>
              <w:left w:val="single" w:sz="4" w:space="0" w:color="006600"/>
            </w:tcBorders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E</w:t>
            </w:r>
          </w:p>
        </w:tc>
        <w:tc>
          <w:tcPr>
            <w:tcW w:w="280" w:type="pct"/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F</w:t>
            </w:r>
          </w:p>
        </w:tc>
        <w:tc>
          <w:tcPr>
            <w:tcW w:w="412" w:type="pct"/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G</w:t>
            </w:r>
          </w:p>
        </w:tc>
        <w:tc>
          <w:tcPr>
            <w:tcW w:w="322" w:type="pct"/>
            <w:tcBorders>
              <w:right w:val="single" w:sz="4" w:space="0" w:color="006600"/>
            </w:tcBorders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H</w:t>
            </w:r>
          </w:p>
        </w:tc>
        <w:tc>
          <w:tcPr>
            <w:tcW w:w="732" w:type="pct"/>
            <w:gridSpan w:val="3"/>
            <w:tcBorders>
              <w:left w:val="single" w:sz="4" w:space="0" w:color="006600"/>
            </w:tcBorders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I</w:t>
            </w:r>
          </w:p>
        </w:tc>
        <w:tc>
          <w:tcPr>
            <w:tcW w:w="366" w:type="pct"/>
            <w:shd w:val="clear" w:color="auto" w:fill="D9D9D9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J</w:t>
            </w:r>
          </w:p>
        </w:tc>
        <w:tc>
          <w:tcPr>
            <w:tcW w:w="364" w:type="pct"/>
            <w:shd w:val="clear" w:color="auto" w:fill="D9D9D9"/>
          </w:tcPr>
          <w:p w:rsidR="009A46A5" w:rsidRDefault="00753B27" w:rsidP="00381A32">
            <w:pPr>
              <w:jc w:val="center"/>
              <w:rPr>
                <w:rFonts w:eastAsia="Times New Roman"/>
                <w:sz w:val="16"/>
                <w:lang w:eastAsia="pl-PL"/>
              </w:rPr>
            </w:pPr>
            <w:r w:rsidRPr="00753B27">
              <w:rPr>
                <w:rFonts w:ascii="Times New Roman" w:eastAsia="Times New Roman" w:hAnsi="Times New Roman"/>
                <w:sz w:val="16"/>
                <w:lang w:eastAsia="pl-PL"/>
              </w:rPr>
              <w:t>K</w:t>
            </w: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D601C9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D601C9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D601C9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2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D601C9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D601C9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3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4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5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6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7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8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9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10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11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lastRenderedPageBreak/>
              <w:t>12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13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  <w:tr w:rsidR="009A46A5" w:rsidRPr="00D601C9" w:rsidTr="007E0C66">
        <w:tc>
          <w:tcPr>
            <w:tcW w:w="170" w:type="pct"/>
            <w:vAlign w:val="center"/>
          </w:tcPr>
          <w:p w:rsidR="009A46A5" w:rsidRPr="00381A32" w:rsidRDefault="009A46A5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14</w:t>
            </w:r>
          </w:p>
        </w:tc>
        <w:tc>
          <w:tcPr>
            <w:tcW w:w="79" w:type="pct"/>
            <w:gridSpan w:val="2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8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1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524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35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80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412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22" w:type="pct"/>
            <w:tcBorders>
              <w:righ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tcBorders>
              <w:left w:val="single" w:sz="4" w:space="0" w:color="006600"/>
            </w:tcBorders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29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6" w:type="pct"/>
            <w:vAlign w:val="center"/>
          </w:tcPr>
          <w:p w:rsidR="009A46A5" w:rsidRPr="00381A32" w:rsidRDefault="009A46A5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64" w:type="pct"/>
          </w:tcPr>
          <w:p w:rsidR="009A46A5" w:rsidRPr="00381A32" w:rsidRDefault="009A46A5" w:rsidP="00381A32">
            <w:pPr>
              <w:jc w:val="center"/>
              <w:rPr>
                <w:rFonts w:eastAsia="Times New Roman"/>
                <w:sz w:val="20"/>
                <w:lang w:eastAsia="pl-PL"/>
              </w:rPr>
            </w:pPr>
          </w:p>
        </w:tc>
      </w:tr>
    </w:tbl>
    <w:p w:rsidR="00D601C9" w:rsidRPr="00D601C9" w:rsidRDefault="00D601C9" w:rsidP="00D601C9">
      <w:pPr>
        <w:rPr>
          <w:rFonts w:eastAsia="Times New Roman"/>
          <w:sz w:val="16"/>
          <w:szCs w:val="22"/>
          <w:lang w:eastAsia="pl-PL"/>
        </w:rPr>
      </w:pPr>
    </w:p>
    <w:p w:rsidR="00D601C9" w:rsidRPr="00D601C9" w:rsidRDefault="00D601C9" w:rsidP="00D601C9">
      <w:pPr>
        <w:rPr>
          <w:rFonts w:eastAsia="Times New Roman"/>
          <w:b/>
          <w:sz w:val="18"/>
          <w:szCs w:val="22"/>
          <w:lang w:eastAsia="pl-PL"/>
        </w:rPr>
      </w:pPr>
      <w:r w:rsidRPr="00D601C9">
        <w:rPr>
          <w:rFonts w:eastAsia="Times New Roman"/>
          <w:b/>
          <w:sz w:val="18"/>
          <w:szCs w:val="22"/>
          <w:lang w:eastAsia="pl-PL"/>
        </w:rPr>
        <w:t>Objaśnienia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571"/>
      </w:tblGrid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E.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W kolumnie „Dostosowanie warunków lub formy” należy wpisać odpowiedni symbol (symbole) dostosowania, jeżeli zdający z niego (nich) korzysta:</w:t>
            </w:r>
          </w:p>
          <w:p w:rsidR="00381A32" w:rsidRPr="00D601C9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forma arkusza egzaminacyjnego, tj.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 xml:space="preserve">2 – 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dla zdających z autyzmem, w tym z zespołem Aspergera;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A3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dla zdających słabosłyszących;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 xml:space="preserve">4 – 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dla zdających słabowidzących (czcionka 16 pkt.);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6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dla zdających niewidomych;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7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dla zdających niesłyszących; odpowiednie oznaczenie w przypadku niepełnosprawności sprzężonych, np.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="00E77967">
              <w:rPr>
                <w:rFonts w:ascii="Times New Roman" w:eastAsia="Times New Roman" w:hAnsi="Times New Roman"/>
                <w:b/>
                <w:sz w:val="18"/>
                <w:lang w:eastAsia="pl-PL"/>
              </w:rPr>
              <w:t>7/2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arkusz dla zdającego z autyzmem i niesłyszącego</w:t>
            </w:r>
          </w:p>
          <w:p w:rsidR="00381A32" w:rsidRPr="00381A32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warunki przeprowadzania egzaminu, tj. 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K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dostosowane kryteria oceniania; 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X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nieprzenoszenie odpowiedzi na kartę odpowiedzi (w przypadku arkuszy w dostosowanej formie </w:t>
            </w:r>
            <w:r w:rsidRPr="00D601C9">
              <w:rPr>
                <w:rFonts w:ascii="Times New Roman" w:eastAsia="Times New Roman" w:hAnsi="Times New Roman"/>
                <w:sz w:val="18"/>
                <w:u w:val="single"/>
                <w:lang w:eastAsia="pl-PL"/>
              </w:rPr>
              <w:t>nie należy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dodatkowo wskazywać dostosowanych warunków).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F.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W przypadku zdających zwolnionych z obowiązku przystąpienia do egzaminu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maturalnego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ze względu na posiadanie tytułu laureata / finalisty olimpiady – w kolumnie „Laureat / finalista” należy wpisać „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T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” (</w:t>
            </w:r>
            <w:r w:rsidRPr="00A319E8">
              <w:rPr>
                <w:rFonts w:ascii="Times New Roman" w:eastAsia="Times New Roman" w:hAnsi="Times New Roman"/>
                <w:b/>
                <w:sz w:val="18"/>
                <w:lang w:eastAsia="pl-PL"/>
              </w:rPr>
              <w:t>T</w:t>
            </w:r>
            <w:r w:rsidRPr="001A032D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ak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).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G.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W kolumnie „Obecność” należy wpisać 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N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jeżeli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zdający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był nieobecny. W przypadku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zdających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obecnych na danym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 xml:space="preserve">egzaminie 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należy wpisać numer stolika, przy którym pracował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zdający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(wylosowany lub przydzielony).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H.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W kolumnie „Wymiana arkusza” należy wpisać „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T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” w przypadku zdających, którym wymieniono wadliwy arkusz egzaminacyjny.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I.</w:t>
            </w:r>
          </w:p>
        </w:tc>
        <w:tc>
          <w:tcPr>
            <w:tcW w:w="13571" w:type="dxa"/>
          </w:tcPr>
          <w:p w:rsidR="00381A32" w:rsidRPr="00D601C9" w:rsidRDefault="00381A32" w:rsidP="00381A32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W kolumnie „Unieważnienie” należy wpisać „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T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” w przypadku unieważnienia danemu zdającemu danego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egzaminu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przez przewodniczącego zespołu egzaminacyjnego, w kolumnie wskazującej przyczynę unieważnienia, tj.</w:t>
            </w:r>
          </w:p>
          <w:p w:rsidR="00381A32" w:rsidRPr="00D601C9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1 – unieważnienie w przypadku stwierdzenia niesamodzielnego rozwiązywania zadań przez zdającego</w:t>
            </w:r>
          </w:p>
          <w:p w:rsidR="00381A32" w:rsidRPr="00D601C9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2 – unieważnienie z powodu wniesienia lub korzystania przez zdającego z urządzenia telekomunikacyjnego lub niedozwolonych przyborów pomocniczych</w:t>
            </w:r>
          </w:p>
          <w:p w:rsidR="00381A32" w:rsidRPr="00D601C9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3 – unieważnienie z powodu zakłócania przez zdającego prawidłowego przebiegu danego zakresu albo poziomu odpowiedniej części egzaminu.</w:t>
            </w:r>
          </w:p>
          <w:p w:rsidR="00381A32" w:rsidRPr="00381A32" w:rsidRDefault="00381A32" w:rsidP="00381A32">
            <w:pPr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W przypadku unieważnienia należy również wypełnić 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 xml:space="preserve">Załącznik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18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J.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W kolumnie „Przerwanie pracy z arkuszem” należy wpisać „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T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” w przypadku określonym w pk</w:t>
            </w:r>
            <w:r w:rsidRPr="002866F6">
              <w:rPr>
                <w:rFonts w:ascii="Times New Roman" w:eastAsia="Times New Roman" w:hAnsi="Times New Roman"/>
                <w:sz w:val="18"/>
                <w:lang w:eastAsia="pl-PL"/>
              </w:rPr>
              <w:t xml:space="preserve">t. </w:t>
            </w:r>
            <w:r w:rsidR="00AB2F2C" w:rsidRPr="002866F6">
              <w:rPr>
                <w:rFonts w:ascii="Times New Roman" w:eastAsia="Times New Roman" w:hAnsi="Times New Roman"/>
                <w:sz w:val="18"/>
                <w:lang w:eastAsia="pl-PL"/>
              </w:rPr>
              <w:t>12.11.3</w:t>
            </w:r>
            <w:r w:rsidRPr="002866F6">
              <w:rPr>
                <w:rFonts w:ascii="Times New Roman" w:eastAsia="Times New Roman" w:hAnsi="Times New Roman"/>
                <w:sz w:val="18"/>
                <w:lang w:eastAsia="pl-PL"/>
              </w:rPr>
              <w:t xml:space="preserve">. </w:t>
            </w:r>
            <w:r w:rsidRPr="002866F6">
              <w:rPr>
                <w:rFonts w:ascii="Times New Roman" w:eastAsia="Times New Roman" w:hAnsi="Times New Roman"/>
                <w:i/>
                <w:sz w:val="18"/>
                <w:lang w:eastAsia="pl-PL"/>
              </w:rPr>
              <w:t>Inform</w:t>
            </w:r>
            <w:r w:rsidRPr="00D601C9">
              <w:rPr>
                <w:rFonts w:ascii="Times New Roman" w:eastAsia="Times New Roman" w:hAnsi="Times New Roman"/>
                <w:i/>
                <w:sz w:val="18"/>
                <w:lang w:eastAsia="pl-PL"/>
              </w:rPr>
              <w:t>acji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.</w:t>
            </w:r>
          </w:p>
        </w:tc>
      </w:tr>
    </w:tbl>
    <w:p w:rsidR="00381A32" w:rsidRDefault="00381A32" w:rsidP="00381A32">
      <w:pPr>
        <w:rPr>
          <w:rFonts w:eastAsia="Times New Roman"/>
          <w:sz w:val="18"/>
          <w:szCs w:val="22"/>
          <w:lang w:eastAsia="pl-PL"/>
        </w:rPr>
      </w:pPr>
    </w:p>
    <w:p w:rsidR="00D601C9" w:rsidRPr="00D601C9" w:rsidRDefault="00D601C9" w:rsidP="00D601C9">
      <w:pPr>
        <w:jc w:val="both"/>
        <w:rPr>
          <w:rFonts w:eastAsia="Times New Roman"/>
          <w:b/>
          <w:sz w:val="20"/>
          <w:szCs w:val="22"/>
          <w:lang w:eastAsia="pl-PL"/>
        </w:rPr>
      </w:pPr>
      <w:r w:rsidRPr="00D601C9">
        <w:rPr>
          <w:rFonts w:eastAsia="Times New Roman"/>
          <w:b/>
          <w:sz w:val="20"/>
          <w:szCs w:val="22"/>
          <w:lang w:eastAsia="pl-PL"/>
        </w:rPr>
        <w:t>Podpisy przewodniczącego oraz członków zespołu nadzorującego</w:t>
      </w:r>
    </w:p>
    <w:p w:rsidR="00D601C9" w:rsidRPr="00D601C9" w:rsidRDefault="00D601C9" w:rsidP="00D601C9">
      <w:pPr>
        <w:jc w:val="both"/>
        <w:rPr>
          <w:rFonts w:eastAsia="Times New Roman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D601C9" w:rsidRPr="00D601C9" w:rsidTr="00CF781C">
        <w:tc>
          <w:tcPr>
            <w:tcW w:w="3510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20"/>
                <w:lang w:eastAsia="pl-PL"/>
              </w:rPr>
              <w:t>Imię i nazwisko</w:t>
            </w: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20"/>
                <w:lang w:eastAsia="pl-PL"/>
              </w:rPr>
              <w:t>Podpis</w:t>
            </w:r>
          </w:p>
        </w:tc>
      </w:tr>
      <w:tr w:rsidR="00D601C9" w:rsidRPr="00D601C9" w:rsidTr="00CF781C">
        <w:tc>
          <w:tcPr>
            <w:tcW w:w="3510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20"/>
                <w:lang w:eastAsia="pl-PL"/>
              </w:rPr>
              <w:t>Przewodniczący zespołu nadzorującego</w:t>
            </w: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 w:val="restart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20"/>
                <w:lang w:eastAsia="pl-PL"/>
              </w:rPr>
              <w:t>Członkowie zespołu nadzorującego</w:t>
            </w: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</w:tbl>
    <w:p w:rsidR="00EC0C37" w:rsidRPr="00D601C9" w:rsidRDefault="00BB7AF7" w:rsidP="00D601C9">
      <w:ins w:id="0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1970454</wp:posOffset>
                  </wp:positionH>
                  <wp:positionV relativeFrom="paragraph">
                    <wp:posOffset>721701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BB7AF7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BB7AF7" w:rsidRPr="004D1E04" w:rsidRDefault="00BB7AF7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bookmarkStart w:id="1" w:name="_GoBack"/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BB7AF7" w:rsidRDefault="00BB7AF7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BB7AF7" w:rsidRDefault="00BB7AF7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:rsidR="00BB7AF7" w:rsidRDefault="00BB7AF7" w:rsidP="00BB7AF7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155.15pt;margin-top:56.8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DL9QaP4AAAAAw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BB7AF7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BB7AF7" w:rsidRPr="004D1E04" w:rsidRDefault="00BB7AF7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bookmarkStart w:id="2" w:name="_GoBack"/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BB7AF7" w:rsidRDefault="00BB7AF7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BB7AF7" w:rsidRDefault="00BB7AF7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:rsidR="00BB7AF7" w:rsidRDefault="00BB7AF7" w:rsidP="00BB7AF7"/>
                    </w:txbxContent>
                  </v:textbox>
                </v:shape>
              </w:pict>
            </mc:Fallback>
          </mc:AlternateContent>
        </w:r>
      </w:ins>
    </w:p>
    <w:sectPr w:rsidR="00EC0C37" w:rsidRPr="00D601C9" w:rsidSect="00D601C9">
      <w:head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3C2" w:rsidRDefault="000E03C2" w:rsidP="00D601C9">
      <w:r>
        <w:separator/>
      </w:r>
    </w:p>
  </w:endnote>
  <w:endnote w:type="continuationSeparator" w:id="0">
    <w:p w:rsidR="000E03C2" w:rsidRDefault="000E03C2" w:rsidP="00D6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3C2" w:rsidRDefault="000E03C2" w:rsidP="00D601C9">
      <w:r>
        <w:separator/>
      </w:r>
    </w:p>
  </w:footnote>
  <w:footnote w:type="continuationSeparator" w:id="0">
    <w:p w:rsidR="000E03C2" w:rsidRDefault="000E03C2" w:rsidP="00D60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35B" w:rsidRPr="00227526" w:rsidRDefault="00570EFC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>
      <w:rPr>
        <w:rFonts w:ascii="Times New Roman" w:hAnsi="Times New Roman"/>
        <w:sz w:val="16"/>
      </w:rPr>
      <w:t xml:space="preserve">          </w:t>
    </w:r>
    <w:r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1C9" w:rsidRPr="00D601C9" w:rsidRDefault="00D601C9" w:rsidP="00D601C9">
    <w:pPr>
      <w:jc w:val="both"/>
      <w:rPr>
        <w:rFonts w:eastAsia="Calibri"/>
        <w:sz w:val="2"/>
        <w:szCs w:val="2"/>
      </w:rPr>
    </w:pPr>
  </w:p>
  <w:p w:rsidR="00D601C9" w:rsidRDefault="00D601C9" w:rsidP="00D601C9">
    <w:pPr>
      <w:pStyle w:val="Nagwek"/>
      <w:tabs>
        <w:tab w:val="left" w:pos="195"/>
      </w:tabs>
      <w:jc w:val="both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ab/>
    </w:r>
  </w:p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D601C9" w:rsidRPr="00D601C9" w:rsidTr="00D601C9">
      <w:tc>
        <w:tcPr>
          <w:tcW w:w="1384" w:type="dxa"/>
          <w:shd w:val="clear" w:color="auto" w:fill="595959" w:themeFill="text1" w:themeFillTint="A6"/>
        </w:tcPr>
        <w:p w:rsidR="00D601C9" w:rsidRPr="00D601C9" w:rsidRDefault="00D601C9" w:rsidP="00D601C9">
          <w:pPr>
            <w:tabs>
              <w:tab w:val="left" w:pos="1947"/>
            </w:tabs>
            <w:rPr>
              <w:rFonts w:ascii="Times New Roman" w:eastAsia="Calibri" w:hAnsi="Times New Roman"/>
              <w:b/>
              <w:color w:val="FFFFFF"/>
              <w:sz w:val="20"/>
            </w:rPr>
          </w:pPr>
          <w:r>
            <w:rPr>
              <w:rFonts w:ascii="Times New Roman" w:eastAsia="Calibri" w:hAnsi="Times New Roman"/>
              <w:b/>
              <w:color w:val="FFFFFF"/>
              <w:sz w:val="20"/>
            </w:rPr>
            <w:t>Załącznik 15.</w:t>
          </w:r>
        </w:p>
      </w:tc>
      <w:tc>
        <w:tcPr>
          <w:tcW w:w="8394" w:type="dxa"/>
          <w:vAlign w:val="center"/>
        </w:tcPr>
        <w:p w:rsidR="00D601C9" w:rsidRPr="00D601C9" w:rsidRDefault="00D601C9" w:rsidP="00D601C9">
          <w:pPr>
            <w:tabs>
              <w:tab w:val="left" w:pos="1947"/>
            </w:tabs>
            <w:rPr>
              <w:rFonts w:ascii="Times New Roman" w:eastAsia="Calibri" w:hAnsi="Times New Roman"/>
              <w:i/>
              <w:sz w:val="16"/>
            </w:rPr>
          </w:pPr>
          <w:r>
            <w:rPr>
              <w:rFonts w:ascii="Times New Roman" w:eastAsia="Calibri" w:hAnsi="Times New Roman"/>
              <w:i/>
              <w:sz w:val="16"/>
            </w:rPr>
            <w:t>Wykaz zdających w danej sali egzaminacyjnej</w:t>
          </w:r>
        </w:p>
      </w:tc>
    </w:tr>
  </w:tbl>
  <w:p w:rsidR="004D435B" w:rsidRPr="00227526" w:rsidRDefault="00D601C9" w:rsidP="00D601C9">
    <w:pPr>
      <w:pStyle w:val="Nagwek"/>
      <w:tabs>
        <w:tab w:val="left" w:pos="195"/>
      </w:tabs>
      <w:jc w:val="both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ab/>
    </w:r>
    <w:r>
      <w:rPr>
        <w:rFonts w:ascii="Times New Roman" w:hAnsi="Times New Roman"/>
        <w:sz w:val="16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029" w:type="dxa"/>
      <w:tblLook w:val="04A0" w:firstRow="1" w:lastRow="0" w:firstColumn="1" w:lastColumn="0" w:noHBand="0" w:noVBand="1"/>
    </w:tblPr>
    <w:tblGrid>
      <w:gridCol w:w="1384"/>
      <w:gridCol w:w="12645"/>
    </w:tblGrid>
    <w:tr w:rsidR="00D601C9" w:rsidRPr="00D601C9" w:rsidTr="00D601C9">
      <w:tc>
        <w:tcPr>
          <w:tcW w:w="1384" w:type="dxa"/>
          <w:shd w:val="clear" w:color="auto" w:fill="595959" w:themeFill="text1" w:themeFillTint="A6"/>
        </w:tcPr>
        <w:p w:rsidR="00D601C9" w:rsidRPr="00D601C9" w:rsidRDefault="00D601C9" w:rsidP="00D601C9">
          <w:pPr>
            <w:tabs>
              <w:tab w:val="left" w:pos="1947"/>
            </w:tabs>
            <w:rPr>
              <w:rFonts w:ascii="Times New Roman" w:eastAsia="Calibri" w:hAnsi="Times New Roman"/>
              <w:b/>
              <w:color w:val="FFFFFF"/>
              <w:sz w:val="20"/>
            </w:rPr>
          </w:pPr>
          <w:r>
            <w:rPr>
              <w:rFonts w:ascii="Times New Roman" w:eastAsia="Calibri" w:hAnsi="Times New Roman"/>
              <w:b/>
              <w:color w:val="FFFFFF"/>
              <w:sz w:val="20"/>
            </w:rPr>
            <w:t>Załącznik 15.</w:t>
          </w:r>
        </w:p>
      </w:tc>
      <w:tc>
        <w:tcPr>
          <w:tcW w:w="12645" w:type="dxa"/>
          <w:vAlign w:val="center"/>
        </w:tcPr>
        <w:p w:rsidR="00D601C9" w:rsidRPr="00D601C9" w:rsidRDefault="00D601C9" w:rsidP="00D601C9">
          <w:pPr>
            <w:tabs>
              <w:tab w:val="left" w:pos="1947"/>
            </w:tabs>
            <w:rPr>
              <w:rFonts w:ascii="Times New Roman" w:eastAsia="Calibri" w:hAnsi="Times New Roman"/>
              <w:i/>
              <w:color w:val="0000CC"/>
              <w:sz w:val="16"/>
            </w:rPr>
          </w:pPr>
          <w:r>
            <w:rPr>
              <w:rFonts w:ascii="Times New Roman" w:eastAsia="Calibri" w:hAnsi="Times New Roman"/>
              <w:i/>
              <w:sz w:val="16"/>
            </w:rPr>
            <w:t>Wykaz zdających w danej sali egzaminacyjnej</w:t>
          </w:r>
        </w:p>
      </w:tc>
    </w:tr>
  </w:tbl>
  <w:p w:rsidR="00D601C9" w:rsidRPr="00D601C9" w:rsidRDefault="00D601C9" w:rsidP="00D601C9">
    <w:pPr>
      <w:jc w:val="both"/>
      <w:rPr>
        <w:rFonts w:eastAsia="Calibri"/>
        <w:sz w:val="2"/>
        <w:szCs w:val="2"/>
      </w:rPr>
    </w:pPr>
  </w:p>
  <w:p w:rsidR="00D601C9" w:rsidRPr="00227526" w:rsidRDefault="00D601C9" w:rsidP="00227526">
    <w:pPr>
      <w:pStyle w:val="Nagwek"/>
      <w:jc w:val="right"/>
      <w:rPr>
        <w:rFonts w:ascii="Times New Roman" w:hAnsi="Times New Roman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4B23"/>
    <w:multiLevelType w:val="hybridMultilevel"/>
    <w:tmpl w:val="6A188A6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AF25A7"/>
    <w:multiLevelType w:val="hybridMultilevel"/>
    <w:tmpl w:val="C87CE232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C84C85"/>
    <w:multiLevelType w:val="hybridMultilevel"/>
    <w:tmpl w:val="F4A88A9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1C9"/>
    <w:rsid w:val="00097C71"/>
    <w:rsid w:val="000E03C2"/>
    <w:rsid w:val="0018571A"/>
    <w:rsid w:val="001A032D"/>
    <w:rsid w:val="001C4F90"/>
    <w:rsid w:val="00221DB0"/>
    <w:rsid w:val="002866F6"/>
    <w:rsid w:val="002F750E"/>
    <w:rsid w:val="00324C1B"/>
    <w:rsid w:val="00351E3A"/>
    <w:rsid w:val="00381A32"/>
    <w:rsid w:val="003879FC"/>
    <w:rsid w:val="004177E5"/>
    <w:rsid w:val="004A4298"/>
    <w:rsid w:val="00570EFC"/>
    <w:rsid w:val="00714745"/>
    <w:rsid w:val="007153DF"/>
    <w:rsid w:val="00753B27"/>
    <w:rsid w:val="007E0C66"/>
    <w:rsid w:val="00811AB2"/>
    <w:rsid w:val="009814B7"/>
    <w:rsid w:val="009A46A5"/>
    <w:rsid w:val="00A319E8"/>
    <w:rsid w:val="00AB2F2C"/>
    <w:rsid w:val="00AD3720"/>
    <w:rsid w:val="00B4713B"/>
    <w:rsid w:val="00BB7AF7"/>
    <w:rsid w:val="00D25B4B"/>
    <w:rsid w:val="00D601C9"/>
    <w:rsid w:val="00DD6425"/>
    <w:rsid w:val="00E406EF"/>
    <w:rsid w:val="00E77967"/>
    <w:rsid w:val="00E77FBB"/>
    <w:rsid w:val="00EC0C37"/>
    <w:rsid w:val="00ED7CBA"/>
    <w:rsid w:val="00FF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4CEA28-B130-4E93-AB42-6B74AD9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601C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01C9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D601C9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601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01C9"/>
  </w:style>
  <w:style w:type="table" w:customStyle="1" w:styleId="Tabela-Siatka1">
    <w:name w:val="Tabela - Siatka1"/>
    <w:basedOn w:val="Standardowy"/>
    <w:next w:val="Tabela-Siatka"/>
    <w:rsid w:val="00381A3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1A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4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6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3</cp:revision>
  <dcterms:created xsi:type="dcterms:W3CDTF">2018-07-28T11:37:00Z</dcterms:created>
  <dcterms:modified xsi:type="dcterms:W3CDTF">2018-07-28T11:37:00Z</dcterms:modified>
</cp:coreProperties>
</file>